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7A6" w:rsidRPr="006717A6" w:rsidRDefault="006717A6" w:rsidP="006717A6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6717A6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</w:t>
      </w:r>
      <w:proofErr w:type="gramStart"/>
      <w:r w:rsidRPr="006717A6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 xml:space="preserve"> П</w:t>
      </w:r>
      <w:proofErr w:type="gramEnd"/>
      <w:r w:rsidRPr="006717A6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очему важно соблюдать законы 7 класс</w:t>
      </w:r>
    </w:p>
    <w:p w:rsidR="006717A6" w:rsidRPr="006717A6" w:rsidRDefault="006717A6" w:rsidP="006717A6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6717A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</w:t>
      </w:r>
      <w:proofErr w:type="gramStart"/>
      <w:r w:rsidRPr="006717A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 П</w:t>
      </w:r>
      <w:proofErr w:type="gramEnd"/>
      <w:r w:rsidRPr="006717A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очему важно соблюдать законы для учащихся 7 класса с ответами. Те</w:t>
      </w:r>
      <w:proofErr w:type="gramStart"/>
      <w:r w:rsidRPr="006717A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6717A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6717A6" w:rsidRPr="006717A6" w:rsidRDefault="006717A6" w:rsidP="006717A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6717A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термин обозначает должное, необходимое поведение человека?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обязанности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свободы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возможности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перечисленным признакам назовите законодательный акт.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Нормативно-правовой акт высшей юридической силы, имеющий особый порядок принятия, — это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Конституция РФ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Закон об образовании в РФ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Уголовный кодекс РФ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Трудовой кодекс РФ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правильное окончание предложения.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Государство запрещает создание таких общественных объе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динений, которые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ставят своей целью производство сельскохозяйственных товаров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предоставляют медицинские услуги населению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разжигают религиозную рознь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участвуют в политической деятельности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является </w:t>
        </w:r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лишним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среди </w:t>
        </w:r>
        <w:proofErr w:type="gramStart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свобода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порядок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справедливость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законность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угнетение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Определите, что иллюстрирует каждый из примеров — право или обязанность: к каждому элементу первого столбца под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берите соответствующий элемент из второго столбца.</w:t>
        </w:r>
      </w:ins>
    </w:p>
    <w:p w:rsidR="006717A6" w:rsidRPr="006717A6" w:rsidRDefault="006717A6" w:rsidP="006717A6">
      <w:pPr>
        <w:shd w:val="clear" w:color="auto" w:fill="FFFFFF"/>
        <w:spacing w:after="390" w:line="315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5" w:author="Unknown">
        <w:r w:rsidRPr="006717A6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Иван Иванович имеет квартиру в собственности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Сергей Сергеевич отправился на избирательный участок, чтобы проголосовать за кандидата в депутаты Государственной Думы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Пётр Петрович заплатил налог на имущество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Александра призвали на военную службу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Фёдор Фёдорович провёл отпуск в Сочи</w:t>
        </w:r>
      </w:ins>
    </w:p>
    <w:p w:rsidR="006717A6" w:rsidRPr="006717A6" w:rsidRDefault="006717A6" w:rsidP="006717A6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6717A6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Право или обязанность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право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обязанность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обществе существуют различные нормы и правила. Какая характеристика относится только к законам (нормам права)?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установлены государством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поддерживают справедливость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регулируют отношения между людьми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воспитывают граждан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Свобода состоит в возможности делать всё, что хочет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ся.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2) </w:t>
        </w:r>
        <w:proofErr w:type="gramEnd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Люди обязаны соблюдать законы.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Трудовой кодекс указывает, какие действия являются преступлениями.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Российское государство гарантирует соблюдение прав и свобод человека.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Заполните пропуски в тексте, выбрав правильные варианты </w:t>
        </w:r>
        <w:proofErr w:type="gramStart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 в скобках.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соответствии с Конституцией РФ граждане равны перед (правительством, законом, обществом) и судом. Равенство прав и __________ (свобод, обязанностей, должностей) не зависит от национальности, языка, происхождения, имущественного положения и других обстоятельств. Мужчина и женщина имеют равные права и свободы и __________ (желания, средства, возможности) для их реализа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ции.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ситуации, которые регулирует закон (норма права).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Нина прочитала интересную книгу и рассказала о ней подруге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Чтобы укрепить здоровье, Анатолий при любой погоде бегает по утрам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Олег поступил в университет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Людмила купила автомобиль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 14 лет граждане РФ получают паспорт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Георгий и Татьяна заключили брак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2"/>
        <w:gridCol w:w="2878"/>
      </w:tblGrid>
      <w:tr w:rsidR="006717A6" w:rsidRPr="006717A6" w:rsidTr="006717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717A6" w:rsidRPr="006717A6" w:rsidRDefault="006717A6" w:rsidP="006717A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717A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Закон, регулирующий отношения между работником и работодателем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717A6" w:rsidRPr="006717A6" w:rsidRDefault="006717A6" w:rsidP="006717A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717A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 кодекс</w:t>
            </w:r>
          </w:p>
        </w:tc>
      </w:tr>
      <w:tr w:rsidR="006717A6" w:rsidRPr="006717A6" w:rsidTr="006717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717A6" w:rsidRPr="006717A6" w:rsidRDefault="006717A6" w:rsidP="006717A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717A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Закон, регулирующий семейные отношения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717A6" w:rsidRPr="006717A6" w:rsidRDefault="006717A6" w:rsidP="006717A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717A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Семейный кодекс</w:t>
            </w:r>
          </w:p>
        </w:tc>
      </w:tr>
    </w:tbl>
    <w:p w:rsidR="006717A6" w:rsidRPr="006717A6" w:rsidRDefault="006717A6" w:rsidP="006717A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1" w:author="Unknown">
        <w:r w:rsidRPr="006717A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термин обозначает обязательное, соответствующее закону поведение человека?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обязанность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свобода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право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долг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перечисленным признакам определите понятие: принимается представительным органом или референдумом, имеет юридическую силу, существует в письменной форме.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этикет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закон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мораль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традиция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правильное окончание предложения.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Государство запрещает создание таких общественных объе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динений, которые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направлены на изменение конституционного строя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обеспечивают воспитание и образование молодёжи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участвуют в международных отношениях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защищают интересы граждан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является </w:t>
        </w:r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лишним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среди </w:t>
        </w:r>
        <w:proofErr w:type="gramStart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защита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произвол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гарантии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регулирование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Определите, что иллюстрирует каждый из примеров — пра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во или обязанность: к каждому элементу первого столбца подберите соответствующий элемент из второго столбца.</w:t>
        </w:r>
      </w:ins>
    </w:p>
    <w:p w:rsidR="006717A6" w:rsidRPr="006717A6" w:rsidRDefault="006717A6" w:rsidP="006717A6">
      <w:pPr>
        <w:shd w:val="clear" w:color="auto" w:fill="FFFFFF"/>
        <w:spacing w:after="390" w:line="315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3" w:author="Unknown">
        <w:r w:rsidRPr="006717A6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Тарас получает высшее образование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Николай вступил в политическую партию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Гражданин У. оформил регистрацию по новому месту жительства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Лимонов и Апельсинов заключили сделку о продаже недвижимости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Ирину Андреевну избрали депутатом городской думы</w:t>
        </w:r>
      </w:ins>
    </w:p>
    <w:p w:rsidR="006717A6" w:rsidRPr="006717A6" w:rsidRDefault="006717A6" w:rsidP="006717A6">
      <w:pPr>
        <w:shd w:val="clear" w:color="auto" w:fill="FFFFFF"/>
        <w:spacing w:after="390" w:line="315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7" w:author="Unknown">
        <w:r w:rsidRPr="006717A6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Право или обязанность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право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обязанность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обществе существуют различные нормы и правила. Какая характеристика относится только к законам (нормам права)?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регулируют отношения между людьми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выражают интересы общества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поддерживают порядок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связаны с государственным принуждением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Закон об образовании регулирует трудовые отношения.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Каждый обязан защищать природу.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Законы, как и моральные нормы, относятся к социальным регуляторам.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Свобода личности </w:t>
        </w:r>
        <w:proofErr w:type="gramStart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-э</w:t>
        </w:r>
        <w:proofErr w:type="gramEnd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 ничем и никем не ограниченная возможность удовлетворять свои потребности.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Заполните пропуски в тексте, выбрав правильные варианты </w:t>
        </w:r>
        <w:proofErr w:type="gramStart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 в скобках.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Законом высшей юридической силы в Российской Федерации является __________ (Уголовный кодекс, Конституция РФ, Семейный кодекс). Все 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остальные __________ (законы, традиции, обычаи) должны соответствовать этому нормативно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-правовому акту. __________ (Общество, государство, страна) силой закона поддерживает порядок и применяет принудительные меры к его нарушителям.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ситуации, которые регулирует закон (норма права).</w:t>
        </w:r>
      </w:ins>
    </w:p>
    <w:p w:rsidR="006717A6" w:rsidRPr="006717A6" w:rsidRDefault="006717A6" w:rsidP="006717A6">
      <w:pPr>
        <w:shd w:val="clear" w:color="auto" w:fill="FFFFFF"/>
        <w:spacing w:after="39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Ирина получила первую зарплату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Григорий сделал предложение Анне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Юлия и Степан воспитывают сына и дочку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Булат научился ездить на </w:t>
        </w:r>
        <w:proofErr w:type="spellStart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скейте</w:t>
        </w:r>
        <w:proofErr w:type="spellEnd"/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Евгения припарковала машину на обочине дороги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Семья Климовых купила дачу</w:t>
        </w:r>
      </w:ins>
    </w:p>
    <w:p w:rsidR="006717A6" w:rsidRPr="006717A6" w:rsidRDefault="006717A6" w:rsidP="006717A6">
      <w:pPr>
        <w:shd w:val="clear" w:color="auto" w:fill="FFFFFF"/>
        <w:spacing w:after="0" w:line="300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7" w:author="Unknown">
        <w:r w:rsidRPr="006717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5"/>
        <w:gridCol w:w="2815"/>
      </w:tblGrid>
      <w:tr w:rsidR="006717A6" w:rsidRPr="006717A6" w:rsidTr="006717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717A6" w:rsidRPr="006717A6" w:rsidRDefault="006717A6" w:rsidP="006717A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717A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Закон, регулирующий отношения в случае совершения преступления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717A6" w:rsidRPr="006717A6" w:rsidRDefault="006717A6" w:rsidP="006717A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717A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 кодекс</w:t>
            </w:r>
          </w:p>
        </w:tc>
      </w:tr>
      <w:tr w:rsidR="006717A6" w:rsidRPr="006717A6" w:rsidTr="006717A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717A6" w:rsidRPr="006717A6" w:rsidRDefault="006717A6" w:rsidP="006717A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717A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Закон, регулирующий трудовые отношения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717A6" w:rsidRPr="006717A6" w:rsidRDefault="006717A6" w:rsidP="006717A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717A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Трудовой кодекс</w:t>
            </w:r>
          </w:p>
        </w:tc>
      </w:tr>
    </w:tbl>
    <w:p w:rsidR="006717A6" w:rsidRPr="006717A6" w:rsidRDefault="006717A6" w:rsidP="006717A6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6717A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</w:t>
        </w:r>
        <w:proofErr w:type="gramStart"/>
        <w:r w:rsidRPr="006717A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 xml:space="preserve"> П</w:t>
        </w:r>
        <w:proofErr w:type="gramEnd"/>
        <w:r w:rsidRPr="006717A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очему важно соблюдать законы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717A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4-5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5-11221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7-24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законом, свобод, возможности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9-3456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 Трудовой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717A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5-11211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7-23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Конституция РФ, законы, государство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9-1256</w:t>
        </w:r>
        <w:r w:rsidRPr="006717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 Уголовный</w:t>
        </w:r>
      </w:ins>
    </w:p>
    <w:p w:rsidR="00DE7758" w:rsidRDefault="00DE7758">
      <w:bookmarkStart w:id="100" w:name="_GoBack"/>
      <w:bookmarkEnd w:id="100"/>
    </w:p>
    <w:sectPr w:rsidR="00DE7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C2D"/>
    <w:rsid w:val="00273C2D"/>
    <w:rsid w:val="006717A6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1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717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7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17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7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7A6"/>
    <w:rPr>
      <w:b/>
      <w:bCs/>
    </w:rPr>
  </w:style>
  <w:style w:type="character" w:customStyle="1" w:styleId="apple-converted-space">
    <w:name w:val="apple-converted-space"/>
    <w:basedOn w:val="a0"/>
    <w:rsid w:val="006717A6"/>
  </w:style>
  <w:style w:type="paragraph" w:customStyle="1" w:styleId="sertxt">
    <w:name w:val="sertxt"/>
    <w:basedOn w:val="a"/>
    <w:rsid w:val="0067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1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717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7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17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7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7A6"/>
    <w:rPr>
      <w:b/>
      <w:bCs/>
    </w:rPr>
  </w:style>
  <w:style w:type="character" w:customStyle="1" w:styleId="apple-converted-space">
    <w:name w:val="apple-converted-space"/>
    <w:basedOn w:val="a0"/>
    <w:rsid w:val="006717A6"/>
  </w:style>
  <w:style w:type="paragraph" w:customStyle="1" w:styleId="sertxt">
    <w:name w:val="sertxt"/>
    <w:basedOn w:val="a"/>
    <w:rsid w:val="0067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74351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8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2019-02-14T05:51:00Z</dcterms:created>
  <dcterms:modified xsi:type="dcterms:W3CDTF">2019-02-14T05:51:00Z</dcterms:modified>
</cp:coreProperties>
</file>